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730E1A">
        <w:rPr>
          <w:rFonts w:ascii="Arial" w:eastAsia="Times New Roman" w:hAnsi="Arial" w:cs="Arial"/>
          <w:sz w:val="20"/>
          <w:szCs w:val="20"/>
          <w:lang w:eastAsia="ar-SA"/>
        </w:rPr>
        <w:t>na akci</w:t>
      </w:r>
      <w:r w:rsidRPr="00730E1A">
        <w:rPr>
          <w:rFonts w:ascii="Arial" w:eastAsia="Times New Roman" w:hAnsi="Arial" w:cs="Arial"/>
          <w:b/>
          <w:sz w:val="20"/>
          <w:szCs w:val="20"/>
          <w:lang w:eastAsia="ar-SA"/>
        </w:rPr>
        <w:t xml:space="preserve"> </w:t>
      </w:r>
      <w:r w:rsidR="00730E1A" w:rsidRPr="00730E1A">
        <w:rPr>
          <w:rFonts w:ascii="Arial" w:hAnsi="Arial" w:cs="Arial"/>
          <w:b/>
          <w:sz w:val="20"/>
          <w:szCs w:val="20"/>
        </w:rPr>
        <w:t>II/351 Čechtín, zárubní zeď v km 53,660 – 53,725</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P</w:t>
      </w:r>
      <w:bookmarkStart w:id="0" w:name="_GoBack"/>
      <w:bookmarkEnd w:id="0"/>
      <w:r w:rsidRPr="00D06B08">
        <w:rPr>
          <w:rFonts w:ascii="Arial" w:eastAsia="Times New Roman" w:hAnsi="Arial" w:cs="Arial"/>
          <w:b/>
          <w:sz w:val="20"/>
          <w:szCs w:val="20"/>
          <w:lang w:eastAsia="ar-SA"/>
        </w:rPr>
        <w:t xml:space="preserve">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A54651"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A54651">
              <w:rPr>
                <w:rFonts w:ascii="Arial" w:hAnsi="Arial" w:cs="Arial"/>
                <w:color w:val="000000"/>
                <w:sz w:val="16"/>
                <w:szCs w:val="16"/>
                <w:lang w:eastAsia="cs-CZ"/>
              </w:rPr>
              <w:t>Titul, jméno, příjmení a funkce osoby</w:t>
            </w:r>
          </w:p>
          <w:p w:rsidR="0002636F" w:rsidRPr="00013CC6" w:rsidRDefault="00A54651" w:rsidP="002626B1">
            <w:pPr>
              <w:widowControl w:val="0"/>
              <w:spacing w:after="0" w:line="240" w:lineRule="auto"/>
              <w:rPr>
                <w:rFonts w:ascii="Arial" w:hAnsi="Arial" w:cs="Arial"/>
                <w:sz w:val="16"/>
                <w:szCs w:val="16"/>
              </w:rPr>
            </w:pPr>
            <w:r>
              <w:rPr>
                <w:rFonts w:ascii="Arial" w:hAnsi="Arial" w:cs="Arial"/>
                <w:color w:val="000000"/>
                <w:sz w:val="16"/>
                <w:szCs w:val="16"/>
                <w:lang w:eastAsia="cs-CZ"/>
              </w:rPr>
              <w:t xml:space="preserve">  </w:t>
            </w:r>
            <w:r w:rsidR="0002636F" w:rsidRPr="00A54651">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30E1A">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30E1A">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730E1A" w:rsidP="006E11F6">
          <w:pPr>
            <w:spacing w:after="120"/>
            <w:rPr>
              <w:rFonts w:ascii="Arial" w:hAnsi="Arial" w:cs="Arial"/>
              <w:b/>
              <w:sz w:val="16"/>
              <w:szCs w:val="16"/>
            </w:rPr>
          </w:pPr>
          <w:r>
            <w:rPr>
              <w:rFonts w:ascii="Arial" w:hAnsi="Arial" w:cs="Arial"/>
              <w:b/>
              <w:sz w:val="16"/>
              <w:szCs w:val="16"/>
            </w:rPr>
            <w:t>II/351 Čechtín, zárubní zeď v km 53,660 – 53,725</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31394"/>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30E1A"/>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54651"/>
    <w:rsid w:val="00A62DD0"/>
    <w:rsid w:val="00A75AB9"/>
    <w:rsid w:val="00AA5615"/>
    <w:rsid w:val="00AC64FA"/>
    <w:rsid w:val="00B244A1"/>
    <w:rsid w:val="00B50390"/>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13</Pages>
  <Words>4733</Words>
  <Characters>27928</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43</cp:revision>
  <dcterms:created xsi:type="dcterms:W3CDTF">2022-10-25T21:48:00Z</dcterms:created>
  <dcterms:modified xsi:type="dcterms:W3CDTF">2024-06-19T12:17:00Z</dcterms:modified>
</cp:coreProperties>
</file>